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17A" w:rsidRDefault="0033517A">
      <w:pPr>
        <w:jc w:val="center"/>
        <w:rPr>
          <w:rFonts w:ascii="Times New Roman" w:hAnsi="Times New Roman" w:cs="Times New Roman"/>
        </w:rPr>
      </w:pPr>
    </w:p>
    <w:p w:rsidR="0033517A" w:rsidRDefault="0033517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33517A">
        <w:tc>
          <w:tcPr>
            <w:tcW w:w="2097" w:type="dxa"/>
          </w:tcPr>
          <w:p w:rsidR="0033517A" w:rsidRPr="005C691B" w:rsidRDefault="003351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517A" w:rsidRPr="005C691B" w:rsidRDefault="007866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691B">
              <w:rPr>
                <w:rFonts w:ascii="Arial" w:hAnsi="Arial" w:cs="Arial"/>
                <w:b/>
                <w:sz w:val="24"/>
                <w:szCs w:val="24"/>
              </w:rPr>
              <w:t>ENTE PROPONENTE</w:t>
            </w:r>
          </w:p>
          <w:p w:rsidR="0033517A" w:rsidRPr="005C691B" w:rsidRDefault="003351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934" w:type="dxa"/>
            <w:vAlign w:val="center"/>
          </w:tcPr>
          <w:p w:rsidR="0033517A" w:rsidRPr="007866D6" w:rsidRDefault="0033517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3517A" w:rsidRPr="007866D6" w:rsidRDefault="005C691B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866D6">
              <w:rPr>
                <w:rFonts w:ascii="Arial" w:hAnsi="Arial" w:cs="Arial"/>
                <w:b/>
                <w:sz w:val="28"/>
                <w:szCs w:val="28"/>
              </w:rPr>
              <w:t>Guardia di Finanza</w:t>
            </w:r>
          </w:p>
          <w:p w:rsidR="0033517A" w:rsidRPr="005C691B" w:rsidRDefault="003351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517A" w:rsidRPr="005C691B" w:rsidRDefault="003351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517A">
        <w:trPr>
          <w:trHeight w:val="1085"/>
        </w:trPr>
        <w:tc>
          <w:tcPr>
            <w:tcW w:w="2097" w:type="dxa"/>
          </w:tcPr>
          <w:p w:rsidR="0033517A" w:rsidRPr="005C691B" w:rsidRDefault="0033517A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517A" w:rsidRPr="005C691B" w:rsidRDefault="007866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691B">
              <w:rPr>
                <w:rFonts w:ascii="Arial" w:hAnsi="Arial" w:cs="Arial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691B" w:rsidRPr="005C691B" w:rsidRDefault="005C691B" w:rsidP="005C691B">
            <w:pPr>
              <w:spacing w:after="285" w:line="216" w:lineRule="auto"/>
              <w:ind w:right="5"/>
              <w:jc w:val="both"/>
              <w:rPr>
                <w:rFonts w:ascii="Arial" w:eastAsia="Times New Roman" w:hAnsi="Arial" w:cs="Arial"/>
                <w:sz w:val="24"/>
              </w:rPr>
            </w:pPr>
          </w:p>
          <w:p w:rsidR="005C691B" w:rsidRDefault="005C691B" w:rsidP="005C691B">
            <w:pPr>
              <w:pStyle w:val="Rientrocorpodeltesto"/>
              <w:ind w:left="28" w:right="172"/>
              <w:rPr>
                <w:rFonts w:ascii="Arial" w:hAnsi="Arial" w:cs="Arial"/>
                <w:sz w:val="24"/>
              </w:rPr>
            </w:pPr>
            <w:r w:rsidRPr="005C691B">
              <w:rPr>
                <w:rFonts w:ascii="Arial" w:hAnsi="Arial" w:cs="Arial"/>
                <w:sz w:val="24"/>
              </w:rPr>
              <w:t xml:space="preserve">Il </w:t>
            </w:r>
            <w:r w:rsidRPr="005C691B">
              <w:rPr>
                <w:rFonts w:ascii="Arial" w:hAnsi="Arial" w:cs="Arial"/>
                <w:sz w:val="24"/>
                <w:lang w:val="it-IT"/>
              </w:rPr>
              <w:t>progetto</w:t>
            </w:r>
            <w:r w:rsidRPr="005C691B">
              <w:rPr>
                <w:rFonts w:ascii="Arial" w:hAnsi="Arial" w:cs="Arial"/>
                <w:sz w:val="24"/>
              </w:rPr>
              <w:t xml:space="preserve"> si concretizza nell’organizzazione di incontri con gli studenti della scuola primaria e della scuola secondaria di primo e secondo grado, nel corso dei quali viene descritta l’attività svolta dalla Guardia di Finanza</w:t>
            </w:r>
            <w:r w:rsidRPr="005C691B">
              <w:rPr>
                <w:rFonts w:ascii="Arial" w:hAnsi="Arial" w:cs="Arial"/>
                <w:sz w:val="24"/>
                <w:lang w:val="it-IT"/>
              </w:rPr>
              <w:t>,</w:t>
            </w:r>
            <w:r w:rsidRPr="005C691B">
              <w:rPr>
                <w:rFonts w:ascii="Arial" w:hAnsi="Arial" w:cs="Arial"/>
                <w:sz w:val="24"/>
              </w:rPr>
              <w:t xml:space="preserve"> finalizzata al contrasto </w:t>
            </w:r>
            <w:r w:rsidRPr="005C691B">
              <w:rPr>
                <w:rFonts w:ascii="Arial" w:hAnsi="Arial" w:cs="Arial"/>
                <w:sz w:val="24"/>
                <w:lang w:val="it-IT"/>
              </w:rPr>
              <w:t>all’evasione</w:t>
            </w:r>
            <w:r w:rsidRPr="005C691B">
              <w:rPr>
                <w:rFonts w:ascii="Arial" w:hAnsi="Arial" w:cs="Arial"/>
                <w:sz w:val="24"/>
              </w:rPr>
              <w:t xml:space="preserve">, </w:t>
            </w:r>
            <w:r w:rsidRPr="005C691B">
              <w:rPr>
                <w:rFonts w:ascii="Arial" w:hAnsi="Arial" w:cs="Arial"/>
                <w:sz w:val="24"/>
                <w:lang w:val="it-IT"/>
              </w:rPr>
              <w:t>al</w:t>
            </w:r>
            <w:r w:rsidRPr="005C691B">
              <w:rPr>
                <w:rFonts w:ascii="Arial" w:hAnsi="Arial" w:cs="Arial"/>
                <w:sz w:val="24"/>
              </w:rPr>
              <w:t>l’elusione ed</w:t>
            </w:r>
            <w:r w:rsidRPr="005C691B">
              <w:rPr>
                <w:rFonts w:ascii="Arial" w:hAnsi="Arial" w:cs="Arial"/>
                <w:sz w:val="24"/>
                <w:lang w:val="it-IT"/>
              </w:rPr>
              <w:t xml:space="preserve"> alle</w:t>
            </w:r>
            <w:r w:rsidRPr="005C691B">
              <w:rPr>
                <w:rFonts w:ascii="Arial" w:hAnsi="Arial" w:cs="Arial"/>
                <w:sz w:val="24"/>
              </w:rPr>
              <w:t xml:space="preserve"> frodi fiscali, </w:t>
            </w:r>
            <w:r w:rsidRPr="005C691B">
              <w:rPr>
                <w:rFonts w:ascii="Arial" w:hAnsi="Arial" w:cs="Arial"/>
                <w:sz w:val="24"/>
                <w:lang w:val="it-IT"/>
              </w:rPr>
              <w:t>nonché a</w:t>
            </w:r>
            <w:r w:rsidRPr="005C691B">
              <w:rPr>
                <w:rFonts w:ascii="Arial" w:hAnsi="Arial" w:cs="Arial"/>
                <w:sz w:val="24"/>
              </w:rPr>
              <w:t xml:space="preserve">gli illeciti in materia di spesa pubblica, </w:t>
            </w:r>
            <w:r w:rsidRPr="005C691B">
              <w:rPr>
                <w:rFonts w:ascii="Arial" w:hAnsi="Arial" w:cs="Arial"/>
                <w:sz w:val="24"/>
                <w:lang w:val="it-IT"/>
              </w:rPr>
              <w:t>al</w:t>
            </w:r>
            <w:r w:rsidRPr="005C691B">
              <w:rPr>
                <w:rFonts w:ascii="Arial" w:hAnsi="Arial" w:cs="Arial"/>
                <w:sz w:val="24"/>
              </w:rPr>
              <w:t>la contraffazione ed</w:t>
            </w:r>
            <w:r w:rsidRPr="005C691B">
              <w:rPr>
                <w:rFonts w:ascii="Arial" w:hAnsi="Arial" w:cs="Arial"/>
                <w:sz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lang w:val="it-IT"/>
              </w:rPr>
              <w:t>alla</w:t>
            </w:r>
            <w:r w:rsidRPr="005C691B">
              <w:rPr>
                <w:rFonts w:ascii="Arial" w:hAnsi="Arial" w:cs="Arial"/>
                <w:sz w:val="24"/>
              </w:rPr>
              <w:t xml:space="preserve"> criminalità economico-finanziaria.</w:t>
            </w:r>
          </w:p>
          <w:p w:rsidR="005C691B" w:rsidRPr="005C691B" w:rsidRDefault="005C691B" w:rsidP="005C691B">
            <w:pPr>
              <w:pStyle w:val="Rientrocorpodeltesto"/>
              <w:ind w:left="28" w:right="172"/>
              <w:rPr>
                <w:rFonts w:ascii="Arial" w:hAnsi="Arial" w:cs="Arial"/>
                <w:sz w:val="24"/>
              </w:rPr>
            </w:pPr>
          </w:p>
          <w:p w:rsidR="005C691B" w:rsidRPr="005C691B" w:rsidRDefault="005C691B" w:rsidP="005C691B">
            <w:pPr>
              <w:spacing w:after="302" w:line="240" w:lineRule="auto"/>
              <w:ind w:left="10"/>
              <w:jc w:val="both"/>
              <w:rPr>
                <w:rFonts w:ascii="Arial" w:hAnsi="Arial" w:cs="Arial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Obiettivi della progettualità sono:</w:t>
            </w:r>
          </w:p>
          <w:p w:rsidR="005C691B" w:rsidRPr="005C691B" w:rsidRDefault="005C691B" w:rsidP="005C691B">
            <w:pPr>
              <w:numPr>
                <w:ilvl w:val="0"/>
                <w:numId w:val="2"/>
              </w:numPr>
              <w:spacing w:after="120" w:line="240" w:lineRule="auto"/>
              <w:ind w:hanging="279"/>
              <w:jc w:val="both"/>
              <w:rPr>
                <w:rFonts w:ascii="Arial" w:hAnsi="Arial" w:cs="Arial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spiegare il si</w:t>
            </w:r>
            <w:r w:rsidR="005A0FCB">
              <w:rPr>
                <w:rFonts w:ascii="Arial" w:eastAsia="Times New Roman" w:hAnsi="Arial" w:cs="Arial"/>
                <w:sz w:val="24"/>
              </w:rPr>
              <w:t>gnificato di "legalità economico-finanziaria</w:t>
            </w:r>
            <w:r w:rsidRPr="005C691B">
              <w:rPr>
                <w:rFonts w:ascii="Arial" w:eastAsia="Times New Roman" w:hAnsi="Arial" w:cs="Arial"/>
                <w:sz w:val="24"/>
              </w:rPr>
              <w:t>" attraverso esempi concreti riscontrabili nella vita quotidiana;</w:t>
            </w:r>
          </w:p>
          <w:p w:rsidR="005C691B" w:rsidRPr="005C691B" w:rsidRDefault="005C691B" w:rsidP="005C691B">
            <w:pPr>
              <w:numPr>
                <w:ilvl w:val="0"/>
                <w:numId w:val="2"/>
              </w:numPr>
              <w:spacing w:after="120" w:line="220" w:lineRule="auto"/>
              <w:ind w:hanging="279"/>
              <w:jc w:val="both"/>
              <w:rPr>
                <w:rFonts w:ascii="Arial" w:hAnsi="Arial" w:cs="Arial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incrementare negli studenti la consapevolezza del loro ruolo di cittadini, titolari di diritti e di doveri che investono anche il piano economico;</w:t>
            </w:r>
          </w:p>
          <w:p w:rsidR="005C691B" w:rsidRPr="005C691B" w:rsidRDefault="005C691B" w:rsidP="005C691B">
            <w:pPr>
              <w:numPr>
                <w:ilvl w:val="0"/>
                <w:numId w:val="2"/>
              </w:numPr>
              <w:spacing w:after="120" w:line="228" w:lineRule="auto"/>
              <w:ind w:hanging="279"/>
              <w:jc w:val="both"/>
              <w:rPr>
                <w:rFonts w:ascii="Arial" w:hAnsi="Arial" w:cs="Arial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 xml:space="preserve">sensibilizzare i giovani sul valore della </w:t>
            </w:r>
            <w:r w:rsidR="005A0FCB">
              <w:rPr>
                <w:rFonts w:ascii="Arial" w:eastAsia="Times New Roman" w:hAnsi="Arial" w:cs="Arial"/>
                <w:sz w:val="24"/>
              </w:rPr>
              <w:t>“legalità economico-finanziaria”</w:t>
            </w:r>
            <w:r w:rsidRPr="005C691B">
              <w:rPr>
                <w:rFonts w:ascii="Arial" w:eastAsia="Times New Roman" w:hAnsi="Arial" w:cs="Arial"/>
                <w:sz w:val="24"/>
              </w:rPr>
              <w:t>, da apprezzare non per paura delle relative sanzioni, bensì per la sua utilità, sotto il profilo individuale e sociale;</w:t>
            </w:r>
          </w:p>
          <w:p w:rsidR="005C691B" w:rsidRPr="005A0FCB" w:rsidRDefault="005A0FCB" w:rsidP="005A0FCB">
            <w:pPr>
              <w:numPr>
                <w:ilvl w:val="0"/>
                <w:numId w:val="2"/>
              </w:numPr>
              <w:spacing w:after="120" w:line="228" w:lineRule="auto"/>
              <w:ind w:hanging="279"/>
              <w:jc w:val="both"/>
              <w:rPr>
                <w:rFonts w:ascii="Arial" w:eastAsia="Times New Roman" w:hAnsi="Arial" w:cs="Arial"/>
                <w:sz w:val="24"/>
              </w:rPr>
            </w:pPr>
            <w:r w:rsidRPr="005A0FCB">
              <w:rPr>
                <w:rFonts w:ascii="Arial" w:eastAsia="Times New Roman" w:hAnsi="Arial" w:cs="Arial"/>
                <w:sz w:val="24"/>
              </w:rPr>
              <w:t>stimolare maggiore consapevolezza circa il delicato ruolo rivestito dalla Guardia di Finanza, quale organo di polizia dalla parte dei cittadini, a tutela delle libertà economiche</w:t>
            </w:r>
            <w:r w:rsidR="00C52E95">
              <w:rPr>
                <w:rFonts w:ascii="Arial" w:eastAsia="Times New Roman" w:hAnsi="Arial" w:cs="Arial"/>
                <w:sz w:val="24"/>
              </w:rPr>
              <w:t>.</w:t>
            </w:r>
            <w:bookmarkStart w:id="0" w:name="_GoBack"/>
            <w:bookmarkEnd w:id="0"/>
          </w:p>
          <w:p w:rsidR="0033517A" w:rsidRPr="005C691B" w:rsidRDefault="005C691B" w:rsidP="005C69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Le attività di collaborazione potranno essere richieste a partire da settembre 2020.</w:t>
            </w:r>
          </w:p>
          <w:p w:rsidR="005C691B" w:rsidRPr="005C691B" w:rsidRDefault="005C691B" w:rsidP="005C69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517A" w:rsidTr="005C691B">
        <w:trPr>
          <w:trHeight w:val="2371"/>
        </w:trPr>
        <w:tc>
          <w:tcPr>
            <w:tcW w:w="2097" w:type="dxa"/>
          </w:tcPr>
          <w:p w:rsidR="005C691B" w:rsidRPr="005C691B" w:rsidRDefault="005C691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3517A" w:rsidRPr="005C691B" w:rsidRDefault="007866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691B">
              <w:rPr>
                <w:rFonts w:ascii="Arial" w:hAnsi="Arial" w:cs="Arial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C691B" w:rsidRPr="005C691B" w:rsidRDefault="005C691B" w:rsidP="007866D6">
            <w:pPr>
              <w:spacing w:after="0" w:line="218" w:lineRule="auto"/>
              <w:jc w:val="both"/>
              <w:rPr>
                <w:rFonts w:ascii="Arial" w:eastAsia="Times New Roman" w:hAnsi="Arial" w:cs="Arial"/>
                <w:sz w:val="24"/>
              </w:rPr>
            </w:pPr>
          </w:p>
          <w:p w:rsidR="005C691B" w:rsidRPr="005C691B" w:rsidRDefault="005C691B" w:rsidP="007866D6">
            <w:pPr>
              <w:spacing w:after="0" w:line="218" w:lineRule="auto"/>
              <w:jc w:val="both"/>
              <w:rPr>
                <w:rFonts w:ascii="Arial" w:eastAsia="Times New Roman" w:hAnsi="Arial" w:cs="Arial"/>
                <w:sz w:val="24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Comando Generale della Guardia di Finanza</w:t>
            </w:r>
          </w:p>
          <w:p w:rsidR="005C691B" w:rsidRPr="005C691B" w:rsidRDefault="005C691B" w:rsidP="007866D6">
            <w:pPr>
              <w:spacing w:after="0" w:line="218" w:lineRule="auto"/>
              <w:jc w:val="both"/>
              <w:rPr>
                <w:rFonts w:ascii="Arial" w:hAnsi="Arial" w:cs="Arial"/>
                <w:lang w:eastAsia="it-IT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V Reparto "Comunicazione e Relazioni Esterne"</w:t>
            </w:r>
          </w:p>
          <w:p w:rsidR="005C691B" w:rsidRPr="005C691B" w:rsidRDefault="005C691B" w:rsidP="007866D6">
            <w:pPr>
              <w:spacing w:after="0"/>
              <w:jc w:val="both"/>
              <w:rPr>
                <w:rFonts w:ascii="Arial" w:hAnsi="Arial" w:cs="Arial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Ufficio Relazioni Esterne</w:t>
            </w:r>
          </w:p>
          <w:p w:rsidR="005C691B" w:rsidRPr="005C691B" w:rsidRDefault="005C691B" w:rsidP="007866D6">
            <w:pPr>
              <w:spacing w:after="0"/>
              <w:jc w:val="both"/>
              <w:rPr>
                <w:rFonts w:ascii="Arial" w:hAnsi="Arial" w:cs="Arial"/>
              </w:rPr>
            </w:pPr>
            <w:r w:rsidRPr="005C691B">
              <w:rPr>
                <w:rFonts w:ascii="Arial" w:eastAsia="Times New Roman" w:hAnsi="Arial" w:cs="Arial"/>
                <w:sz w:val="24"/>
              </w:rPr>
              <w:t>Viale XXI Aprile, 51 - 00162 Roma</w:t>
            </w:r>
          </w:p>
          <w:p w:rsidR="005C691B" w:rsidRPr="005C691B" w:rsidRDefault="005C691B" w:rsidP="007866D6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 w:rsidRPr="005C691B">
              <w:rPr>
                <w:rFonts w:ascii="Arial" w:eastAsia="Times New Roman" w:hAnsi="Arial" w:cs="Arial"/>
                <w:sz w:val="24"/>
                <w:lang w:val="en-US"/>
              </w:rPr>
              <w:t>Tel: 06 44223508/35683</w:t>
            </w:r>
          </w:p>
          <w:p w:rsidR="005C691B" w:rsidRPr="005C691B" w:rsidRDefault="005C691B" w:rsidP="007866D6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 w:rsidRPr="005C691B">
              <w:rPr>
                <w:rFonts w:ascii="Arial" w:eastAsia="Times New Roman" w:hAnsi="Arial" w:cs="Arial"/>
                <w:sz w:val="24"/>
                <w:lang w:val="en-US"/>
              </w:rPr>
              <w:t>Fax: 06 442235403</w:t>
            </w:r>
          </w:p>
          <w:p w:rsidR="0033517A" w:rsidRPr="005C691B" w:rsidRDefault="005C691B" w:rsidP="007866D6">
            <w:pPr>
              <w:pStyle w:val="Paragrafoelenco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4"/>
                <w:u w:val="single" w:color="000000"/>
                <w:lang w:val="en-US"/>
              </w:rPr>
            </w:pPr>
            <w:r w:rsidRPr="005C691B">
              <w:rPr>
                <w:rFonts w:ascii="Arial" w:eastAsia="Times New Roman" w:hAnsi="Arial" w:cs="Arial"/>
                <w:sz w:val="24"/>
                <w:lang w:val="en-US"/>
              </w:rPr>
              <w:t xml:space="preserve">Mail: </w:t>
            </w:r>
            <w:hyperlink r:id="rId9" w:history="1">
              <w:r w:rsidRPr="005C691B">
                <w:rPr>
                  <w:rStyle w:val="Collegamentoipertestuale"/>
                  <w:rFonts w:ascii="Arial" w:eastAsia="Times New Roman" w:hAnsi="Arial" w:cs="Arial"/>
                  <w:sz w:val="24"/>
                  <w:u w:color="000000"/>
                  <w:lang w:val="en-US"/>
                </w:rPr>
                <w:t>educazione@gdf.it</w:t>
              </w:r>
            </w:hyperlink>
          </w:p>
          <w:p w:rsidR="005C691B" w:rsidRPr="005C691B" w:rsidRDefault="005C691B" w:rsidP="007866D6">
            <w:pPr>
              <w:pStyle w:val="Paragrafoelenco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517A" w:rsidRDefault="0033517A" w:rsidP="005C691B">
      <w:pPr>
        <w:jc w:val="both"/>
        <w:rPr>
          <w:sz w:val="24"/>
          <w:szCs w:val="24"/>
        </w:rPr>
      </w:pPr>
    </w:p>
    <w:sectPr w:rsidR="0033517A">
      <w:footerReference w:type="default" r:id="rId10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9E" w:rsidRDefault="00A06F9E">
      <w:pPr>
        <w:spacing w:after="0" w:line="240" w:lineRule="auto"/>
      </w:pPr>
      <w:r>
        <w:separator/>
      </w:r>
    </w:p>
  </w:endnote>
  <w:endnote w:type="continuationSeparator" w:id="0">
    <w:p w:rsidR="00A06F9E" w:rsidRDefault="00A0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467712"/>
      <w:docPartObj>
        <w:docPartGallery w:val="AutoText"/>
      </w:docPartObj>
    </w:sdtPr>
    <w:sdtEndPr/>
    <w:sdtContent>
      <w:p w:rsidR="0033517A" w:rsidRDefault="007866D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E95">
          <w:rPr>
            <w:noProof/>
          </w:rPr>
          <w:t>1</w:t>
        </w:r>
        <w:r>
          <w:fldChar w:fldCharType="end"/>
        </w:r>
      </w:p>
    </w:sdtContent>
  </w:sdt>
  <w:p w:rsidR="0033517A" w:rsidRDefault="003351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9E" w:rsidRDefault="00A06F9E">
      <w:pPr>
        <w:spacing w:after="0" w:line="240" w:lineRule="auto"/>
      </w:pPr>
      <w:r>
        <w:separator/>
      </w:r>
    </w:p>
  </w:footnote>
  <w:footnote w:type="continuationSeparator" w:id="0">
    <w:p w:rsidR="00A06F9E" w:rsidRDefault="00A06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19D3B3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6217DBD"/>
    <w:multiLevelType w:val="hybridMultilevel"/>
    <w:tmpl w:val="3104CBFC"/>
    <w:lvl w:ilvl="0" w:tplc="23A60BCC">
      <w:start w:val="1"/>
      <w:numFmt w:val="lowerLetter"/>
      <w:lvlText w:val="%1."/>
      <w:lvlJc w:val="left"/>
      <w:pPr>
        <w:ind w:left="327" w:firstLine="0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D885B92">
      <w:start w:val="1"/>
      <w:numFmt w:val="lowerLetter"/>
      <w:lvlText w:val="%2"/>
      <w:lvlJc w:val="left"/>
      <w:pPr>
        <w:ind w:left="12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1169BE0">
      <w:start w:val="1"/>
      <w:numFmt w:val="lowerRoman"/>
      <w:lvlText w:val="%3"/>
      <w:lvlJc w:val="left"/>
      <w:pPr>
        <w:ind w:left="19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AE62E78">
      <w:start w:val="1"/>
      <w:numFmt w:val="decimal"/>
      <w:lvlText w:val="%4"/>
      <w:lvlJc w:val="left"/>
      <w:pPr>
        <w:ind w:left="26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08AA476">
      <w:start w:val="1"/>
      <w:numFmt w:val="lowerLetter"/>
      <w:lvlText w:val="%5"/>
      <w:lvlJc w:val="left"/>
      <w:pPr>
        <w:ind w:left="33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5F8FEE6">
      <w:start w:val="1"/>
      <w:numFmt w:val="lowerRoman"/>
      <w:lvlText w:val="%6"/>
      <w:lvlJc w:val="left"/>
      <w:pPr>
        <w:ind w:left="4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4CAEEA6">
      <w:start w:val="1"/>
      <w:numFmt w:val="decimal"/>
      <w:lvlText w:val="%7"/>
      <w:lvlJc w:val="left"/>
      <w:pPr>
        <w:ind w:left="4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13AEC9A">
      <w:start w:val="1"/>
      <w:numFmt w:val="lowerLetter"/>
      <w:lvlText w:val="%8"/>
      <w:lvlJc w:val="left"/>
      <w:pPr>
        <w:ind w:left="5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4326B6C">
      <w:start w:val="1"/>
      <w:numFmt w:val="lowerRoman"/>
      <w:lvlText w:val="%9"/>
      <w:lvlJc w:val="left"/>
      <w:pPr>
        <w:ind w:left="6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B04CE"/>
    <w:rsid w:val="001B4E0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3517A"/>
    <w:rsid w:val="0035451C"/>
    <w:rsid w:val="003573B9"/>
    <w:rsid w:val="00364012"/>
    <w:rsid w:val="00373A39"/>
    <w:rsid w:val="00375482"/>
    <w:rsid w:val="003A0ACF"/>
    <w:rsid w:val="003B254A"/>
    <w:rsid w:val="003B521E"/>
    <w:rsid w:val="003C01D5"/>
    <w:rsid w:val="003C2B49"/>
    <w:rsid w:val="003C4A88"/>
    <w:rsid w:val="003E2727"/>
    <w:rsid w:val="0040782B"/>
    <w:rsid w:val="004107D0"/>
    <w:rsid w:val="004135B4"/>
    <w:rsid w:val="00421BD4"/>
    <w:rsid w:val="00421CBB"/>
    <w:rsid w:val="004532C5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2D3A"/>
    <w:rsid w:val="00521C08"/>
    <w:rsid w:val="005239A3"/>
    <w:rsid w:val="00536931"/>
    <w:rsid w:val="00536A90"/>
    <w:rsid w:val="0058480A"/>
    <w:rsid w:val="00587B87"/>
    <w:rsid w:val="005A0FCB"/>
    <w:rsid w:val="005C0E5C"/>
    <w:rsid w:val="005C691B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714E6"/>
    <w:rsid w:val="007866D6"/>
    <w:rsid w:val="00795E81"/>
    <w:rsid w:val="007974DB"/>
    <w:rsid w:val="007A7072"/>
    <w:rsid w:val="007B090C"/>
    <w:rsid w:val="007C2833"/>
    <w:rsid w:val="007E5BCD"/>
    <w:rsid w:val="007F22DE"/>
    <w:rsid w:val="008522F1"/>
    <w:rsid w:val="0086343A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06F9E"/>
    <w:rsid w:val="00A261F1"/>
    <w:rsid w:val="00A44F08"/>
    <w:rsid w:val="00A44F0D"/>
    <w:rsid w:val="00A55721"/>
    <w:rsid w:val="00A604AB"/>
    <w:rsid w:val="00A8093A"/>
    <w:rsid w:val="00A9798D"/>
    <w:rsid w:val="00AB32A2"/>
    <w:rsid w:val="00AE4239"/>
    <w:rsid w:val="00AF2BB1"/>
    <w:rsid w:val="00B0402E"/>
    <w:rsid w:val="00B108DD"/>
    <w:rsid w:val="00B14E83"/>
    <w:rsid w:val="00B2118E"/>
    <w:rsid w:val="00B27472"/>
    <w:rsid w:val="00B77AA5"/>
    <w:rsid w:val="00B8215F"/>
    <w:rsid w:val="00B859B3"/>
    <w:rsid w:val="00B9410A"/>
    <w:rsid w:val="00B94757"/>
    <w:rsid w:val="00BA033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187F"/>
    <w:rsid w:val="00C15758"/>
    <w:rsid w:val="00C3670E"/>
    <w:rsid w:val="00C43EB8"/>
    <w:rsid w:val="00C52E95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D38"/>
    <w:rsid w:val="00DD538A"/>
    <w:rsid w:val="00DE614E"/>
    <w:rsid w:val="00E00933"/>
    <w:rsid w:val="00E04323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A17A2"/>
    <w:rsid w:val="00EA278A"/>
    <w:rsid w:val="00EC2F86"/>
    <w:rsid w:val="00EF7F8C"/>
    <w:rsid w:val="00F1119B"/>
    <w:rsid w:val="00F2645D"/>
    <w:rsid w:val="00F27BA1"/>
    <w:rsid w:val="00F36CB7"/>
    <w:rsid w:val="00F4130F"/>
    <w:rsid w:val="00F415D9"/>
    <w:rsid w:val="00F50AE7"/>
    <w:rsid w:val="00F566B2"/>
    <w:rsid w:val="00F56704"/>
    <w:rsid w:val="00FB3F71"/>
    <w:rsid w:val="00FB6C74"/>
    <w:rsid w:val="00FC4C55"/>
    <w:rsid w:val="00FC554E"/>
    <w:rsid w:val="00FF1E6E"/>
    <w:rsid w:val="506C1C04"/>
    <w:rsid w:val="558D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7DCD"/>
  <w15:docId w15:val="{B74CDCBD-77E0-42BC-86C7-8AF9DE0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Rientrocorpodeltesto">
    <w:name w:val="Body Text Indent"/>
    <w:basedOn w:val="Normale"/>
    <w:link w:val="RientrocorpodeltestoCarattere"/>
    <w:rsid w:val="005C691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C691B"/>
    <w:rPr>
      <w:rFonts w:ascii="Times New Roman" w:eastAsia="Times New Roman" w:hAnsi="Times New Roman" w:cs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educazione@gd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8C7811-8A1A-4E4E-A456-C30069E3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Marconi Roberto - APP</cp:lastModifiedBy>
  <cp:revision>6</cp:revision>
  <cp:lastPrinted>2020-08-03T06:38:00Z</cp:lastPrinted>
  <dcterms:created xsi:type="dcterms:W3CDTF">2019-10-02T08:49:00Z</dcterms:created>
  <dcterms:modified xsi:type="dcterms:W3CDTF">2020-09-04T06:46:00Z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